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6C7474" w:rsidRDefault="000A2D4E" w:rsidP="000A2D4E">
      <w:pPr>
        <w:pStyle w:val="af1"/>
        <w:spacing w:line="240" w:lineRule="auto"/>
        <w:jc w:val="left"/>
        <w:rPr>
          <w:rFonts w:cs="Times New Roman"/>
          <w:b w:val="0"/>
          <w:sz w:val="24"/>
          <w:szCs w:val="24"/>
          <w:lang w:val="bg-BG"/>
        </w:rPr>
      </w:pPr>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w:t>
      </w:r>
      <w:proofErr w:type="spellStart"/>
      <w:r w:rsidRPr="00716299">
        <w:rPr>
          <w:rFonts w:cs="Times New Roman"/>
          <w:b/>
          <w:bCs/>
          <w:sz w:val="24"/>
          <w:szCs w:val="24"/>
          <w:lang w:val="bg-BG"/>
        </w:rPr>
        <w:t>подмярка</w:t>
      </w:r>
      <w:proofErr w:type="spellEnd"/>
      <w:r w:rsidRPr="00716299">
        <w:rPr>
          <w:rFonts w:cs="Times New Roman"/>
          <w:b/>
          <w:bCs/>
          <w:sz w:val="24"/>
          <w:szCs w:val="24"/>
          <w:lang w:val="bg-BG"/>
        </w:rPr>
        <w:t xml:space="preserve">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w:t>
      </w:r>
      <w:proofErr w:type="spellStart"/>
      <w:r w:rsidRPr="003A13A8">
        <w:rPr>
          <w:snapToGrid w:val="0"/>
          <w:sz w:val="24"/>
          <w:szCs w:val="24"/>
          <w:lang w:val="bg-BG"/>
        </w:rPr>
        <w:t>подмярка</w:t>
      </w:r>
      <w:proofErr w:type="spellEnd"/>
      <w:r w:rsidRPr="003A13A8">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9"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10"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proofErr w:type="spellStart"/>
      <w:r w:rsidRPr="00716299">
        <w:rPr>
          <w:rFonts w:cs="Times New Roman"/>
          <w:bCs/>
          <w:sz w:val="24"/>
          <w:szCs w:val="24"/>
          <w:lang w:val="bg-BG"/>
        </w:rPr>
        <w:t>подмярка</w:t>
      </w:r>
      <w:proofErr w:type="spellEnd"/>
      <w:r w:rsidRPr="00716299">
        <w:rPr>
          <w:rFonts w:cs="Times New Roman"/>
          <w:bCs/>
          <w:sz w:val="24"/>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xml:space="preserve">, </w:t>
      </w:r>
      <w:proofErr w:type="spellStart"/>
      <w:r w:rsidRPr="003A13A8">
        <w:rPr>
          <w:rFonts w:cs="Times New Roman"/>
          <w:sz w:val="24"/>
          <w:szCs w:val="24"/>
          <w:shd w:val="clear" w:color="auto" w:fill="FEFEFE"/>
          <w:lang w:val="bg-BG"/>
        </w:rPr>
        <w:t>съфинансирана</w:t>
      </w:r>
      <w:proofErr w:type="spellEnd"/>
      <w:r w:rsidRPr="003A13A8">
        <w:rPr>
          <w:rFonts w:cs="Times New Roman"/>
          <w:sz w:val="24"/>
          <w:szCs w:val="24"/>
          <w:shd w:val="clear" w:color="auto" w:fill="FEFEFE"/>
          <w:lang w:val="bg-BG"/>
        </w:rPr>
        <w:t xml:space="preserve">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w:t>
      </w:r>
      <w:proofErr w:type="spellStart"/>
      <w:r w:rsidRPr="003A13A8">
        <w:rPr>
          <w:rFonts w:cs="Times New Roman"/>
          <w:sz w:val="24"/>
          <w:szCs w:val="24"/>
          <w:shd w:val="clear" w:color="auto" w:fill="FEFEFE"/>
          <w:lang w:val="bg-BG"/>
        </w:rPr>
        <w:t>подмярка</w:t>
      </w:r>
      <w:proofErr w:type="spellEnd"/>
      <w:r w:rsidRPr="003A13A8">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3"/>
        <w:tabs>
          <w:tab w:val="left" w:pos="0"/>
        </w:tabs>
        <w:jc w:val="left"/>
        <w:rPr>
          <w:rFonts w:cs="Times New Roman"/>
          <w:b w:val="0"/>
          <w:szCs w:val="24"/>
          <w:lang w:val="bg-BG"/>
        </w:rPr>
      </w:pPr>
    </w:p>
    <w:p w14:paraId="2CC0A89E" w14:textId="77777777" w:rsidR="000A2D4E" w:rsidRPr="003A13A8" w:rsidRDefault="000A2D4E" w:rsidP="000A2D4E">
      <w:pPr>
        <w:pStyle w:val="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proofErr w:type="spellStart"/>
      <w:r w:rsidRPr="00716299">
        <w:rPr>
          <w:rFonts w:cs="Times New Roman"/>
          <w:bCs/>
          <w:szCs w:val="24"/>
          <w:lang w:val="bg-BG"/>
        </w:rPr>
        <w:t>подмярка</w:t>
      </w:r>
      <w:proofErr w:type="spellEnd"/>
      <w:r w:rsidRPr="00716299">
        <w:rPr>
          <w:rFonts w:cs="Times New Roman"/>
          <w:bCs/>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(наричана по-нататък „</w:t>
      </w:r>
      <w:proofErr w:type="spellStart"/>
      <w:r w:rsidRPr="003A13A8">
        <w:rPr>
          <w:rFonts w:cs="Times New Roman"/>
          <w:bCs/>
          <w:szCs w:val="24"/>
          <w:lang w:val="bg-BG"/>
        </w:rPr>
        <w:t>подмярка</w:t>
      </w:r>
      <w:proofErr w:type="spellEnd"/>
      <w:r w:rsidRPr="003A13A8">
        <w:rPr>
          <w:rFonts w:cs="Times New Roman"/>
          <w:bCs/>
          <w:szCs w:val="24"/>
          <w:lang w:val="bg-BG"/>
        </w:rPr>
        <w:t xml:space="preserve">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3A13A8">
        <w:rPr>
          <w:rFonts w:cs="Times New Roman"/>
          <w:sz w:val="24"/>
          <w:szCs w:val="24"/>
          <w:shd w:val="clear" w:color="auto" w:fill="FEFEFE"/>
          <w:lang w:val="bg-BG"/>
        </w:rPr>
        <w:lastRenderedPageBreak/>
        <w:t xml:space="preserve">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94262E" w:rsidRPr="003A13A8">
        <w:rPr>
          <w:rFonts w:cs="Times New Roman"/>
          <w:sz w:val="24"/>
          <w:szCs w:val="24"/>
          <w:shd w:val="clear" w:color="auto" w:fill="FEFEFE"/>
          <w:lang w:val="bg-BG"/>
        </w:rPr>
        <w:t>последващ</w:t>
      </w:r>
      <w:proofErr w:type="spellEnd"/>
      <w:r w:rsidR="0094262E" w:rsidRPr="003A13A8">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1"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a9"/>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a9"/>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A13A8">
        <w:rPr>
          <w:rFonts w:cs="Times New Roman"/>
          <w:snapToGrid w:val="0"/>
          <w:szCs w:val="24"/>
          <w:lang w:val="bg-BG"/>
        </w:rPr>
        <w:t>подмерките</w:t>
      </w:r>
      <w:proofErr w:type="spellEnd"/>
      <w:r w:rsidRPr="003A13A8">
        <w:rPr>
          <w:rFonts w:cs="Times New Roman"/>
          <w:snapToGrid w:val="0"/>
          <w:szCs w:val="24"/>
          <w:lang w:val="bg-BG"/>
        </w:rPr>
        <w:t xml:space="preserve">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xml:space="preserve">), приети за допустими за финансово подпомагане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но не повече от размера по ал. 1.</w:t>
      </w:r>
    </w:p>
    <w:p w14:paraId="79AD1C7D" w14:textId="77777777" w:rsidR="000A2D4E" w:rsidRPr="003A13A8" w:rsidRDefault="000A2D4E" w:rsidP="000A2D4E">
      <w:pPr>
        <w:pStyle w:val="a9"/>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a9"/>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a9"/>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a9"/>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w:t>
      </w:r>
      <w:r w:rsidR="008D7186" w:rsidRPr="003A13A8">
        <w:rPr>
          <w:rFonts w:cs="Times New Roman"/>
          <w:szCs w:val="24"/>
          <w:shd w:val="clear" w:color="auto" w:fill="FEFEFE"/>
          <w:lang w:val="bg-BG"/>
        </w:rPr>
        <w:lastRenderedPageBreak/>
        <w:t xml:space="preserve">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a9"/>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a9"/>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3A13A8">
        <w:rPr>
          <w:rFonts w:cs="Times New Roman"/>
          <w:sz w:val="24"/>
          <w:szCs w:val="24"/>
          <w:lang w:val="bg-BG"/>
        </w:rPr>
        <w:t>относими</w:t>
      </w:r>
      <w:proofErr w:type="spellEnd"/>
      <w:r w:rsidRPr="003A13A8">
        <w:rPr>
          <w:rFonts w:cs="Times New Roman"/>
          <w:sz w:val="24"/>
          <w:szCs w:val="24"/>
          <w:lang w:val="bg-BG"/>
        </w:rPr>
        <w:t xml:space="preserve"> нормативни актове и актове на правото на Европейския съюз.</w:t>
      </w:r>
    </w:p>
    <w:p w14:paraId="0D64CD80"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a9"/>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a9"/>
        <w:jc w:val="center"/>
        <w:rPr>
          <w:rFonts w:cs="Times New Roman"/>
          <w:b/>
          <w:szCs w:val="24"/>
          <w:lang w:val="bg-BG"/>
        </w:rPr>
      </w:pPr>
    </w:p>
    <w:p w14:paraId="2A9CC745" w14:textId="34780ACC"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xml:space="preserve">), но не повече от 36 месеца, </w:t>
      </w:r>
      <w:del w:id="0" w:author="MIG-Maritsa" w:date="2022-01-06T15:04:00Z">
        <w:r w:rsidRPr="003A13A8" w:rsidDel="002506D5">
          <w:rPr>
            <w:rFonts w:cs="Times New Roman"/>
            <w:b/>
            <w:sz w:val="24"/>
            <w:szCs w:val="24"/>
            <w:lang w:val="bg-BG"/>
          </w:rPr>
          <w:delText xml:space="preserve">а за договори сключени след 30 юни 2020 г.  </w:delText>
        </w:r>
      </w:del>
      <w:del w:id="1" w:author="MIG-Maritsa" w:date="2022-01-06T15:06:00Z">
        <w:r w:rsidRPr="003A13A8" w:rsidDel="00775672">
          <w:rPr>
            <w:rFonts w:cs="Times New Roman"/>
            <w:b/>
            <w:sz w:val="24"/>
            <w:szCs w:val="24"/>
            <w:lang w:val="bg-BG"/>
          </w:rPr>
          <w:delText>-</w:delText>
        </w:r>
      </w:del>
      <w:ins w:id="2" w:author="MIG-Maritsa" w:date="2022-01-06T15:06:00Z">
        <w:r w:rsidR="00775672">
          <w:rPr>
            <w:rFonts w:cs="Times New Roman"/>
            <w:b/>
            <w:sz w:val="24"/>
            <w:szCs w:val="24"/>
            <w:lang w:val="bg-BG"/>
          </w:rPr>
          <w:t>–</w:t>
        </w:r>
      </w:ins>
      <w:r w:rsidRPr="003A13A8">
        <w:rPr>
          <w:rFonts w:cs="Times New Roman"/>
          <w:b/>
          <w:sz w:val="24"/>
          <w:szCs w:val="24"/>
          <w:lang w:val="bg-BG"/>
        </w:rPr>
        <w:t xml:space="preserve"> </w:t>
      </w:r>
      <w:ins w:id="3" w:author="MIG-Maritsa" w:date="2022-01-06T15:06:00Z">
        <w:r w:rsidR="00775672">
          <w:rPr>
            <w:rFonts w:cs="Times New Roman"/>
            <w:b/>
            <w:sz w:val="24"/>
            <w:szCs w:val="24"/>
            <w:lang w:val="bg-BG"/>
          </w:rPr>
          <w:t xml:space="preserve">и </w:t>
        </w:r>
      </w:ins>
      <w:bookmarkStart w:id="4" w:name="_GoBack"/>
      <w:bookmarkEnd w:id="4"/>
      <w:r w:rsidRPr="003A13A8">
        <w:rPr>
          <w:rFonts w:cs="Times New Roman"/>
          <w:b/>
          <w:sz w:val="24"/>
          <w:szCs w:val="24"/>
          <w:lang w:val="bg-BG"/>
        </w:rPr>
        <w:t xml:space="preserve">не по-късно от 30 юни </w:t>
      </w:r>
      <w:del w:id="5" w:author="MIG-Maritsa" w:date="2022-01-06T15:04:00Z">
        <w:r w:rsidRPr="003A13A8" w:rsidDel="002506D5">
          <w:rPr>
            <w:rFonts w:cs="Times New Roman"/>
            <w:b/>
            <w:sz w:val="24"/>
            <w:szCs w:val="24"/>
            <w:lang w:val="bg-BG"/>
          </w:rPr>
          <w:delText xml:space="preserve">2023 </w:delText>
        </w:r>
      </w:del>
      <w:ins w:id="6" w:author="MIG-Maritsa" w:date="2022-01-06T15:04:00Z">
        <w:r w:rsidR="002506D5">
          <w:rPr>
            <w:rFonts w:cs="Times New Roman"/>
            <w:b/>
            <w:sz w:val="24"/>
            <w:szCs w:val="24"/>
            <w:lang w:val="bg-BG"/>
          </w:rPr>
          <w:t>2025</w:t>
        </w:r>
        <w:r w:rsidR="002506D5" w:rsidRPr="003A13A8">
          <w:rPr>
            <w:rFonts w:cs="Times New Roman"/>
            <w:b/>
            <w:sz w:val="24"/>
            <w:szCs w:val="24"/>
            <w:lang w:val="bg-BG"/>
          </w:rPr>
          <w:t xml:space="preserve"> </w:t>
        </w:r>
      </w:ins>
      <w:r w:rsidRPr="003A13A8">
        <w:rPr>
          <w:rFonts w:cs="Times New Roman"/>
          <w:b/>
          <w:sz w:val="24"/>
          <w:szCs w:val="24"/>
          <w:lang w:val="bg-BG"/>
        </w:rPr>
        <w:t>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2"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w:t>
      </w:r>
      <w:r w:rsidR="00262B1C" w:rsidRPr="00716299">
        <w:rPr>
          <w:sz w:val="24"/>
          <w:szCs w:val="24"/>
          <w:shd w:val="clear" w:color="auto" w:fill="FEFEFE"/>
          <w:lang w:val="bg-BG"/>
        </w:rPr>
        <w:lastRenderedPageBreak/>
        <w:t xml:space="preserve">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a9"/>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w:t>
      </w:r>
      <w:proofErr w:type="spellStart"/>
      <w:r w:rsidR="006F52FB" w:rsidRPr="003A13A8">
        <w:rPr>
          <w:szCs w:val="24"/>
          <w:shd w:val="clear" w:color="auto" w:fill="FEFEFE"/>
          <w:lang w:val="ru-RU"/>
        </w:rPr>
        <w:t>както</w:t>
      </w:r>
      <w:proofErr w:type="spellEnd"/>
      <w:r w:rsidR="006F52FB" w:rsidRPr="003A13A8">
        <w:rPr>
          <w:szCs w:val="24"/>
          <w:shd w:val="clear" w:color="auto" w:fill="FEFEFE"/>
          <w:lang w:val="ru-RU"/>
        </w:rPr>
        <w:t xml:space="preserve"> </w:t>
      </w:r>
      <w:proofErr w:type="spellStart"/>
      <w:r w:rsidR="006F52FB" w:rsidRPr="003A13A8">
        <w:rPr>
          <w:szCs w:val="24"/>
          <w:shd w:val="clear" w:color="auto" w:fill="FEFEFE"/>
          <w:lang w:val="ru-RU"/>
        </w:rPr>
        <w:t>следва</w:t>
      </w:r>
      <w:proofErr w:type="spellEnd"/>
      <w:r w:rsidR="006F52FB" w:rsidRPr="003A13A8">
        <w:rPr>
          <w:szCs w:val="24"/>
          <w:shd w:val="clear" w:color="auto" w:fill="FEFEFE"/>
          <w:lang w:val="ru-RU"/>
        </w:rPr>
        <w:t xml:space="preserve">: </w:t>
      </w:r>
    </w:p>
    <w:p w14:paraId="5EA7CA33" w14:textId="6B86AAF1" w:rsidR="006F52FB" w:rsidRPr="003A13A8" w:rsidRDefault="006F52FB" w:rsidP="006F52FB">
      <w:pPr>
        <w:pStyle w:val="a9"/>
        <w:ind w:firstLine="567"/>
        <w:rPr>
          <w:szCs w:val="24"/>
          <w:shd w:val="clear" w:color="auto" w:fill="FEFEFE"/>
          <w:lang w:val="ru-RU"/>
        </w:rPr>
      </w:pPr>
      <w:r w:rsidRPr="003A13A8">
        <w:rPr>
          <w:szCs w:val="24"/>
          <w:shd w:val="clear" w:color="auto" w:fill="FEFEFE"/>
          <w:lang w:val="ru-RU"/>
        </w:rPr>
        <w:t xml:space="preserve">1. три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за </w:t>
      </w:r>
      <w:proofErr w:type="spellStart"/>
      <w:r w:rsidRPr="003A13A8">
        <w:rPr>
          <w:szCs w:val="24"/>
          <w:shd w:val="clear" w:color="auto" w:fill="FEFEFE"/>
          <w:lang w:val="ru-RU"/>
        </w:rPr>
        <w:t>предоставяне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безвъзмездна</w:t>
      </w:r>
      <w:proofErr w:type="spellEnd"/>
      <w:r w:rsidRPr="003A13A8">
        <w:rPr>
          <w:szCs w:val="24"/>
          <w:shd w:val="clear" w:color="auto" w:fill="FEFEFE"/>
          <w:lang w:val="ru-RU"/>
        </w:rPr>
        <w:t xml:space="preserve"> </w:t>
      </w:r>
      <w:proofErr w:type="spellStart"/>
      <w:r w:rsidRPr="003A13A8">
        <w:rPr>
          <w:szCs w:val="24"/>
          <w:shd w:val="clear" w:color="auto" w:fill="FEFEFE"/>
          <w:lang w:val="ru-RU"/>
        </w:rPr>
        <w:t>финансова</w:t>
      </w:r>
      <w:proofErr w:type="spellEnd"/>
      <w:r w:rsidRPr="003A13A8">
        <w:rPr>
          <w:szCs w:val="24"/>
          <w:shd w:val="clear" w:color="auto" w:fill="FEFEFE"/>
          <w:lang w:val="ru-RU"/>
        </w:rPr>
        <w:t xml:space="preserve"> </w:t>
      </w:r>
      <w:proofErr w:type="spellStart"/>
      <w:r w:rsidRPr="003A13A8">
        <w:rPr>
          <w:szCs w:val="24"/>
          <w:shd w:val="clear" w:color="auto" w:fill="FEFEFE"/>
          <w:lang w:val="ru-RU"/>
        </w:rPr>
        <w:t>помощ</w:t>
      </w:r>
      <w:proofErr w:type="spellEnd"/>
      <w:r w:rsidRPr="003A13A8">
        <w:rPr>
          <w:szCs w:val="24"/>
          <w:shd w:val="clear" w:color="auto" w:fill="FEFEFE"/>
          <w:lang w:val="ru-RU"/>
        </w:rPr>
        <w:t xml:space="preserve"> – за </w:t>
      </w:r>
      <w:proofErr w:type="spellStart"/>
      <w:r w:rsidRPr="003A13A8">
        <w:rPr>
          <w:szCs w:val="24"/>
          <w:shd w:val="clear" w:color="auto" w:fill="FEFEFE"/>
          <w:lang w:val="ru-RU"/>
        </w:rPr>
        <w:t>бенефициентите</w:t>
      </w:r>
      <w:proofErr w:type="spellEnd"/>
      <w:r w:rsidRPr="003A13A8">
        <w:rPr>
          <w:szCs w:val="24"/>
          <w:shd w:val="clear" w:color="auto" w:fill="FEFEFE"/>
          <w:lang w:val="ru-RU"/>
        </w:rPr>
        <w:t xml:space="preserve">, </w:t>
      </w:r>
      <w:proofErr w:type="spellStart"/>
      <w:r w:rsidRPr="003A13A8">
        <w:rPr>
          <w:szCs w:val="24"/>
          <w:shd w:val="clear" w:color="auto" w:fill="FEFEFE"/>
          <w:lang w:val="ru-RU"/>
        </w:rPr>
        <w:t>чиито</w:t>
      </w:r>
      <w:proofErr w:type="spellEnd"/>
      <w:r w:rsidRPr="003A13A8">
        <w:rPr>
          <w:szCs w:val="24"/>
          <w:shd w:val="clear" w:color="auto" w:fill="FEFEFE"/>
          <w:lang w:val="ru-RU"/>
        </w:rPr>
        <w:t xml:space="preserve"> предприятия </w:t>
      </w:r>
      <w:proofErr w:type="spellStart"/>
      <w:r w:rsidRPr="003A13A8">
        <w:rPr>
          <w:szCs w:val="24"/>
          <w:shd w:val="clear" w:color="auto" w:fill="FEFEFE"/>
          <w:lang w:val="ru-RU"/>
        </w:rPr>
        <w:t>имат</w:t>
      </w:r>
      <w:proofErr w:type="spellEnd"/>
      <w:r w:rsidRPr="003A13A8">
        <w:rPr>
          <w:szCs w:val="24"/>
          <w:shd w:val="clear" w:color="auto" w:fill="FEFEFE"/>
          <w:lang w:val="ru-RU"/>
        </w:rPr>
        <w:t xml:space="preserve"> статут на микр</w:t>
      </w:r>
      <w:proofErr w:type="gramStart"/>
      <w:r w:rsidRPr="003A13A8">
        <w:rPr>
          <w:szCs w:val="24"/>
          <w:shd w:val="clear" w:color="auto" w:fill="FEFEFE"/>
          <w:lang w:val="ru-RU"/>
        </w:rPr>
        <w:t>о-</w:t>
      </w:r>
      <w:proofErr w:type="gramEnd"/>
      <w:r w:rsidRPr="003A13A8">
        <w:rPr>
          <w:szCs w:val="24"/>
          <w:shd w:val="clear" w:color="auto" w:fill="FEFEFE"/>
          <w:lang w:val="ru-RU"/>
        </w:rPr>
        <w:t xml:space="preserve">, </w:t>
      </w:r>
      <w:proofErr w:type="spellStart"/>
      <w:r w:rsidRPr="003A13A8">
        <w:rPr>
          <w:szCs w:val="24"/>
          <w:shd w:val="clear" w:color="auto" w:fill="FEFEFE"/>
          <w:lang w:val="ru-RU"/>
        </w:rPr>
        <w:t>малко</w:t>
      </w:r>
      <w:proofErr w:type="spellEnd"/>
      <w:r w:rsidRPr="003A13A8">
        <w:rPr>
          <w:szCs w:val="24"/>
          <w:shd w:val="clear" w:color="auto" w:fill="FEFEFE"/>
          <w:lang w:val="ru-RU"/>
        </w:rPr>
        <w:t xml:space="preserve"> или </w:t>
      </w:r>
      <w:proofErr w:type="spellStart"/>
      <w:r w:rsidRPr="003A13A8">
        <w:rPr>
          <w:szCs w:val="24"/>
          <w:shd w:val="clear" w:color="auto" w:fill="FEFEFE"/>
          <w:lang w:val="ru-RU"/>
        </w:rPr>
        <w:t>средно</w:t>
      </w:r>
      <w:proofErr w:type="spellEnd"/>
      <w:r w:rsidRPr="003A13A8">
        <w:rPr>
          <w:szCs w:val="24"/>
          <w:shd w:val="clear" w:color="auto" w:fill="FEFEFE"/>
          <w:lang w:val="ru-RU"/>
        </w:rPr>
        <w:t xml:space="preserve"> предприятие по </w:t>
      </w:r>
      <w:proofErr w:type="spellStart"/>
      <w:r w:rsidRPr="003A13A8">
        <w:rPr>
          <w:szCs w:val="24"/>
          <w:shd w:val="clear" w:color="auto" w:fill="FEFEFE"/>
          <w:lang w:val="ru-RU"/>
        </w:rPr>
        <w:t>смисъла</w:t>
      </w:r>
      <w:proofErr w:type="spellEnd"/>
      <w:r w:rsidRPr="003A13A8">
        <w:rPr>
          <w:szCs w:val="24"/>
          <w:shd w:val="clear" w:color="auto" w:fill="FEFEFE"/>
          <w:lang w:val="ru-RU"/>
        </w:rPr>
        <w:t xml:space="preserve"> на Закона за </w:t>
      </w:r>
      <w:proofErr w:type="spellStart"/>
      <w:r w:rsidRPr="003A13A8">
        <w:rPr>
          <w:szCs w:val="24"/>
          <w:shd w:val="clear" w:color="auto" w:fill="FEFEFE"/>
          <w:lang w:val="ru-RU"/>
        </w:rPr>
        <w:t>малките</w:t>
      </w:r>
      <w:proofErr w:type="spellEnd"/>
      <w:r w:rsidRPr="003A13A8">
        <w:rPr>
          <w:szCs w:val="24"/>
          <w:shd w:val="clear" w:color="auto" w:fill="FEFEFE"/>
          <w:lang w:val="ru-RU"/>
        </w:rPr>
        <w:t xml:space="preserve"> и </w:t>
      </w:r>
      <w:proofErr w:type="spellStart"/>
      <w:r w:rsidRPr="003A13A8">
        <w:rPr>
          <w:szCs w:val="24"/>
          <w:shd w:val="clear" w:color="auto" w:fill="FEFEFE"/>
          <w:lang w:val="ru-RU"/>
        </w:rPr>
        <w:t>средните</w:t>
      </w:r>
      <w:proofErr w:type="spellEnd"/>
      <w:r w:rsidRPr="003A13A8">
        <w:rPr>
          <w:szCs w:val="24"/>
          <w:shd w:val="clear" w:color="auto" w:fill="FEFEFE"/>
          <w:lang w:val="ru-RU"/>
        </w:rPr>
        <w:t xml:space="preserve"> предприятия (ЗМСП) или </w:t>
      </w:r>
    </w:p>
    <w:p w14:paraId="6604E5AF" w14:textId="25DD70FC" w:rsidR="006F52FB" w:rsidRPr="003A13A8" w:rsidRDefault="006F52FB" w:rsidP="006F52FB">
      <w:pPr>
        <w:pStyle w:val="a9"/>
        <w:ind w:firstLine="567"/>
        <w:rPr>
          <w:rFonts w:cs="Times New Roman"/>
          <w:szCs w:val="24"/>
          <w:lang w:val="bg-BG"/>
        </w:rPr>
      </w:pPr>
      <w:r w:rsidRPr="003A13A8">
        <w:rPr>
          <w:szCs w:val="24"/>
          <w:shd w:val="clear" w:color="auto" w:fill="FEFEFE"/>
          <w:lang w:val="ru-RU"/>
        </w:rPr>
        <w:t xml:space="preserve">2. пет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 за </w:t>
      </w:r>
      <w:proofErr w:type="spellStart"/>
      <w:r w:rsidRPr="003A13A8">
        <w:rPr>
          <w:szCs w:val="24"/>
          <w:shd w:val="clear" w:color="auto" w:fill="FEFEFE"/>
          <w:lang w:val="ru-RU"/>
        </w:rPr>
        <w:t>големи</w:t>
      </w:r>
      <w:proofErr w:type="spellEnd"/>
      <w:r w:rsidRPr="003A13A8">
        <w:rPr>
          <w:szCs w:val="24"/>
          <w:shd w:val="clear" w:color="auto" w:fill="FEFEFE"/>
          <w:lang w:val="ru-RU"/>
        </w:rPr>
        <w:t xml:space="preserve"> предприятия и </w:t>
      </w:r>
      <w:proofErr w:type="spellStart"/>
      <w:r w:rsidRPr="003A13A8">
        <w:rPr>
          <w:szCs w:val="24"/>
          <w:shd w:val="clear" w:color="auto" w:fill="FEFEFE"/>
          <w:lang w:val="ru-RU"/>
        </w:rPr>
        <w:t>общини</w:t>
      </w:r>
      <w:proofErr w:type="spellEnd"/>
      <w:r w:rsidRPr="003A13A8">
        <w:rPr>
          <w:szCs w:val="24"/>
          <w:shd w:val="clear" w:color="auto" w:fill="FEFEFE"/>
          <w:lang w:val="ru-RU"/>
        </w:rPr>
        <w:t>.</w:t>
      </w:r>
      <w:r w:rsidRPr="003A13A8">
        <w:rPr>
          <w:rFonts w:cs="Times New Roman"/>
          <w:szCs w:val="24"/>
          <w:lang w:val="bg-BG"/>
        </w:rPr>
        <w:tab/>
      </w:r>
    </w:p>
    <w:p w14:paraId="063AA797" w14:textId="2F9D7192" w:rsidR="00915838" w:rsidRPr="003A13A8" w:rsidRDefault="00915838" w:rsidP="00915838">
      <w:pPr>
        <w:pStyle w:val="a9"/>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a9"/>
        <w:rPr>
          <w:rFonts w:cs="Times New Roman"/>
          <w:szCs w:val="24"/>
          <w:lang w:val="bg-BG"/>
        </w:rPr>
      </w:pPr>
    </w:p>
    <w:p w14:paraId="7E8E7F41" w14:textId="77777777" w:rsidR="000A2D4E" w:rsidRPr="003A13A8" w:rsidRDefault="000A2D4E" w:rsidP="000A2D4E">
      <w:pPr>
        <w:pStyle w:val="a9"/>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a9"/>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w:t>
      </w:r>
      <w:proofErr w:type="spellStart"/>
      <w:r w:rsidRPr="003A13A8">
        <w:rPr>
          <w:rFonts w:cs="Times New Roman"/>
          <w:sz w:val="24"/>
          <w:szCs w:val="24"/>
          <w:lang w:val="bg-BG"/>
        </w:rPr>
        <w:t>последващ</w:t>
      </w:r>
      <w:proofErr w:type="spellEnd"/>
      <w:r w:rsidRPr="003A13A8">
        <w:rPr>
          <w:rFonts w:cs="Times New Roman"/>
          <w:sz w:val="24"/>
          <w:szCs w:val="24"/>
          <w:lang w:val="bg-BG"/>
        </w:rPr>
        <w:t xml:space="preserve">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w:t>
      </w:r>
      <w:r w:rsidRPr="003A13A8">
        <w:rPr>
          <w:rFonts w:cs="Times New Roman"/>
          <w:sz w:val="24"/>
          <w:szCs w:val="24"/>
          <w:shd w:val="clear" w:color="auto" w:fill="FEFEFE"/>
          <w:lang w:val="bg-BG"/>
        </w:rPr>
        <w:lastRenderedPageBreak/>
        <w:t xml:space="preserve">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a9"/>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a9"/>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a9"/>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 xml:space="preserve">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w:t>
      </w:r>
      <w:r w:rsidRPr="003A13A8">
        <w:rPr>
          <w:rFonts w:cs="Times New Roman"/>
          <w:szCs w:val="24"/>
          <w:shd w:val="clear" w:color="auto" w:fill="FEFEFE"/>
          <w:lang w:val="bg-BG"/>
        </w:rPr>
        <w:lastRenderedPageBreak/>
        <w:t>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3A13A8">
        <w:rPr>
          <w:rFonts w:cs="Times New Roman"/>
          <w:szCs w:val="24"/>
          <w:lang w:val="bg-BG"/>
        </w:rPr>
        <w:t>подмярка</w:t>
      </w:r>
      <w:proofErr w:type="spellEnd"/>
      <w:r w:rsidRPr="003A13A8">
        <w:rPr>
          <w:rFonts w:cs="Times New Roman"/>
          <w:szCs w:val="24"/>
          <w:lang w:val="bg-BG"/>
        </w:rPr>
        <w:t xml:space="preserve">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a9"/>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lastRenderedPageBreak/>
        <w:t>ФОНДА</w:t>
      </w:r>
      <w:r w:rsidRPr="003A13A8">
        <w:rPr>
          <w:iCs/>
          <w:szCs w:val="24"/>
          <w:lang w:val="bg-BG"/>
        </w:rPr>
        <w:t xml:space="preserve">, </w:t>
      </w:r>
      <w:proofErr w:type="spellStart"/>
      <w:r w:rsidRPr="003A13A8">
        <w:rPr>
          <w:iCs/>
          <w:szCs w:val="24"/>
          <w:lang w:val="bg-BG"/>
        </w:rPr>
        <w:t>оправомощен</w:t>
      </w:r>
      <w:proofErr w:type="spellEnd"/>
      <w:r w:rsidRPr="003A13A8">
        <w:rPr>
          <w:iCs/>
          <w:szCs w:val="24"/>
          <w:lang w:val="bg-BG"/>
        </w:rPr>
        <w:t xml:space="preserve"> контролен орган, </w:t>
      </w:r>
      <w:proofErr w:type="spellStart"/>
      <w:r w:rsidRPr="003A13A8">
        <w:rPr>
          <w:iCs/>
          <w:szCs w:val="24"/>
          <w:lang w:val="bg-BG"/>
        </w:rPr>
        <w:t>одитни</w:t>
      </w:r>
      <w:proofErr w:type="spellEnd"/>
      <w:r w:rsidRPr="003A13A8">
        <w:rPr>
          <w:iCs/>
          <w:szCs w:val="24"/>
          <w:lang w:val="bg-BG"/>
        </w:rPr>
        <w:t xml:space="preserve">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7" w:name="to_paragraph_id33264205"/>
      <w:bookmarkEnd w:id="7"/>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3"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4"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 xml:space="preserve">г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a9"/>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a9"/>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w:t>
      </w:r>
      <w:r w:rsidRPr="00716299">
        <w:rPr>
          <w:rFonts w:cs="Times New Roman"/>
          <w:szCs w:val="24"/>
          <w:shd w:val="clear" w:color="auto" w:fill="FEFEFE"/>
          <w:lang w:val="bg-BG"/>
        </w:rPr>
        <w:lastRenderedPageBreak/>
        <w:t>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a9"/>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xml:space="preserve">, за който се докаже, че е неправомерен поради нередност или се установи, че е недопустим по друга причина, не подлежи на </w:t>
      </w:r>
      <w:proofErr w:type="spellStart"/>
      <w:r w:rsidRPr="00716299">
        <w:rPr>
          <w:szCs w:val="24"/>
          <w:lang w:val="bg-BG" w:eastAsia="bg-BG"/>
        </w:rPr>
        <w:t>оторизация</w:t>
      </w:r>
      <w:proofErr w:type="spellEnd"/>
      <w:r w:rsidRPr="00716299">
        <w:rPr>
          <w:szCs w:val="24"/>
          <w:lang w:val="bg-BG" w:eastAsia="bg-BG"/>
        </w:rPr>
        <w:t xml:space="preserve"> и плащане от страна на Фонда</w:t>
      </w:r>
    </w:p>
    <w:p w14:paraId="12B9CCDF"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a9"/>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w:t>
      </w:r>
      <w:proofErr w:type="spellStart"/>
      <w:r w:rsidRPr="003A13A8">
        <w:rPr>
          <w:rFonts w:cs="Times New Roman"/>
          <w:szCs w:val="24"/>
          <w:lang w:val="bg-BG"/>
        </w:rPr>
        <w:t>относими</w:t>
      </w:r>
      <w:proofErr w:type="spellEnd"/>
      <w:r w:rsidRPr="003A13A8">
        <w:rPr>
          <w:rFonts w:cs="Times New Roman"/>
          <w:szCs w:val="24"/>
          <w:lang w:val="bg-BG"/>
        </w:rPr>
        <w:t xml:space="preserve">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a9"/>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w:t>
      </w:r>
      <w:proofErr w:type="spellStart"/>
      <w:r w:rsidRPr="003A13A8">
        <w:rPr>
          <w:rFonts w:cs="Times New Roman"/>
          <w:szCs w:val="24"/>
          <w:lang w:val="bg-BG"/>
        </w:rPr>
        <w:t>конфиденциалност</w:t>
      </w:r>
      <w:proofErr w:type="spellEnd"/>
      <w:r w:rsidRPr="003A13A8">
        <w:rPr>
          <w:rFonts w:cs="Times New Roman"/>
          <w:szCs w:val="24"/>
          <w:lang w:val="bg-BG"/>
        </w:rPr>
        <w:t xml:space="preserve">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a9"/>
        <w:ind w:firstLine="708"/>
        <w:rPr>
          <w:rFonts w:cs="Times New Roman"/>
          <w:szCs w:val="24"/>
          <w:lang w:val="bg-BG"/>
        </w:rPr>
      </w:pPr>
    </w:p>
    <w:p w14:paraId="0CA2298E"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a9"/>
        <w:tabs>
          <w:tab w:val="center" w:pos="0"/>
        </w:tabs>
        <w:ind w:firstLine="720"/>
        <w:rPr>
          <w:rFonts w:cs="Times New Roman"/>
          <w:b/>
          <w:szCs w:val="24"/>
          <w:lang w:val="bg-BG"/>
        </w:rPr>
      </w:pPr>
    </w:p>
    <w:p w14:paraId="3F59F3CA" w14:textId="77777777" w:rsidR="00B7001F" w:rsidRPr="003A13A8" w:rsidRDefault="00B7001F" w:rsidP="00B7001F">
      <w:pPr>
        <w:pStyle w:val="a9"/>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a9"/>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a9"/>
        <w:spacing w:line="18" w:lineRule="atLeast"/>
        <w:ind w:right="-1" w:firstLine="708"/>
        <w:rPr>
          <w:rFonts w:cs="Times New Roman"/>
          <w:iCs/>
          <w:szCs w:val="24"/>
          <w:lang w:val="bg-BG"/>
        </w:rPr>
      </w:pPr>
      <w:r w:rsidRPr="003A13A8">
        <w:rPr>
          <w:rFonts w:cs="Times New Roman"/>
          <w:b/>
          <w:iCs/>
          <w:szCs w:val="24"/>
          <w:lang w:val="bg-BG"/>
        </w:rPr>
        <w:lastRenderedPageBreak/>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aff1"/>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5"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aff1"/>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aff1"/>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a9"/>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a9"/>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6"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w:t>
      </w:r>
      <w:proofErr w:type="spellStart"/>
      <w:r w:rsidR="00B7001F" w:rsidRPr="003A13A8">
        <w:rPr>
          <w:rFonts w:cs="Times New Roman"/>
          <w:szCs w:val="24"/>
          <w:lang w:val="bg-BG"/>
        </w:rPr>
        <w:t>нововъзникнали</w:t>
      </w:r>
      <w:proofErr w:type="spellEnd"/>
      <w:r w:rsidR="00B7001F" w:rsidRPr="003A13A8">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a9"/>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a9"/>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w:t>
      </w:r>
      <w:r w:rsidRPr="003A13A8">
        <w:rPr>
          <w:rFonts w:cs="Times New Roman"/>
          <w:szCs w:val="24"/>
          <w:shd w:val="clear" w:color="auto" w:fill="FEFEFE"/>
          <w:lang w:val="bg-BG"/>
        </w:rPr>
        <w:lastRenderedPageBreak/>
        <w:t>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a9"/>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aff1"/>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aff1"/>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lastRenderedPageBreak/>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w:t>
      </w:r>
      <w:proofErr w:type="spellStart"/>
      <w:r w:rsidRPr="003A13A8">
        <w:rPr>
          <w:rFonts w:cs="Times New Roman"/>
          <w:color w:val="auto"/>
        </w:rPr>
        <w:t>новозакупения</w:t>
      </w:r>
      <w:proofErr w:type="spellEnd"/>
      <w:r w:rsidRPr="003A13A8">
        <w:rPr>
          <w:rFonts w:cs="Times New Roman"/>
          <w:color w:val="auto"/>
        </w:rPr>
        <w:t xml:space="preserve">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aff1"/>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aff1"/>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aff1"/>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a9"/>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a9"/>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a9"/>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a9"/>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a9"/>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lastRenderedPageBreak/>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a9"/>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3A13A8">
        <w:rPr>
          <w:rFonts w:cs="Times New Roman"/>
          <w:iCs/>
          <w:szCs w:val="24"/>
          <w:lang w:val="bg-BG"/>
        </w:rPr>
        <w:t>одитор</w:t>
      </w:r>
      <w:proofErr w:type="spellEnd"/>
      <w:r w:rsidRPr="003A13A8">
        <w:rPr>
          <w:rFonts w:cs="Times New Roman"/>
          <w:iCs/>
          <w:szCs w:val="24"/>
          <w:lang w:val="bg-BG"/>
        </w:rPr>
        <w:t xml:space="preserve">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a9"/>
        <w:tabs>
          <w:tab w:val="center" w:pos="0"/>
        </w:tabs>
        <w:rPr>
          <w:rFonts w:cs="Times New Roman"/>
          <w:szCs w:val="24"/>
          <w:lang w:val="bg-BG"/>
        </w:rPr>
      </w:pPr>
    </w:p>
    <w:p w14:paraId="1F85DE66" w14:textId="77777777" w:rsidR="000A2D4E" w:rsidRPr="00716299" w:rsidRDefault="000A2D4E" w:rsidP="000A2D4E">
      <w:pPr>
        <w:pStyle w:val="a9"/>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lastRenderedPageBreak/>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a9"/>
        <w:numPr>
          <w:ilvl w:val="0"/>
          <w:numId w:val="2"/>
        </w:numPr>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a9"/>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w:t>
      </w:r>
      <w:proofErr w:type="spellStart"/>
      <w:r w:rsidRPr="003A13A8">
        <w:rPr>
          <w:rFonts w:cs="Times New Roman"/>
          <w:szCs w:val="24"/>
          <w:lang w:val="bg-BG"/>
        </w:rPr>
        <w:t>относим</w:t>
      </w:r>
      <w:proofErr w:type="spellEnd"/>
      <w:r w:rsidRPr="003A13A8">
        <w:rPr>
          <w:rFonts w:cs="Times New Roman"/>
          <w:szCs w:val="24"/>
          <w:lang w:val="bg-BG"/>
        </w:rPr>
        <w:t xml:space="preserve">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a9"/>
        <w:tabs>
          <w:tab w:val="center" w:pos="0"/>
        </w:tabs>
        <w:rPr>
          <w:rFonts w:cs="Times New Roman"/>
          <w:szCs w:val="24"/>
          <w:lang w:val="bg-BG"/>
        </w:rPr>
      </w:pPr>
    </w:p>
    <w:p w14:paraId="1BB4A672" w14:textId="77777777" w:rsidR="000A2D4E" w:rsidRPr="003A13A8" w:rsidRDefault="000A2D4E" w:rsidP="000A2D4E">
      <w:pPr>
        <w:pStyle w:val="a9"/>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a9"/>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7"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00E958F6" w:rsidRPr="003A13A8">
        <w:rPr>
          <w:rFonts w:cs="Times New Roman"/>
          <w:sz w:val="24"/>
          <w:szCs w:val="24"/>
          <w:lang w:val="bg-BG"/>
        </w:rPr>
        <w:t>законосъбразността</w:t>
      </w:r>
      <w:proofErr w:type="spellEnd"/>
      <w:r w:rsidR="00E958F6" w:rsidRPr="003A13A8">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налага финансови корекции върху засегнатите от неспазването </w:t>
      </w:r>
      <w:r w:rsidR="00E958F6" w:rsidRPr="003A13A8">
        <w:rPr>
          <w:rFonts w:cs="Times New Roman"/>
          <w:sz w:val="24"/>
          <w:szCs w:val="24"/>
          <w:lang w:val="bg-BG"/>
        </w:rPr>
        <w:lastRenderedPageBreak/>
        <w:t>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a9"/>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a9"/>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8"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a9"/>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a9"/>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a9"/>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lastRenderedPageBreak/>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aff0"/>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aff0"/>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aff0"/>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a9"/>
        <w:tabs>
          <w:tab w:val="center" w:pos="0"/>
        </w:tabs>
        <w:ind w:firstLine="720"/>
        <w:rPr>
          <w:rFonts w:cs="Times New Roman"/>
          <w:b/>
          <w:szCs w:val="24"/>
          <w:lang w:val="bg-BG"/>
        </w:rPr>
      </w:pPr>
    </w:p>
    <w:p w14:paraId="4364E2EC" w14:textId="77777777" w:rsidR="000A2D4E" w:rsidRPr="003A13A8" w:rsidRDefault="000A2D4E" w:rsidP="000A2D4E">
      <w:pPr>
        <w:pStyle w:val="a9"/>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a9"/>
        <w:tabs>
          <w:tab w:val="center" w:pos="0"/>
        </w:tabs>
        <w:ind w:firstLine="720"/>
        <w:rPr>
          <w:rFonts w:cs="Times New Roman"/>
          <w:szCs w:val="24"/>
          <w:lang w:val="bg-BG"/>
        </w:rPr>
      </w:pPr>
    </w:p>
    <w:p w14:paraId="27B21CA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а) „актив” е всяко движимо или недвижимо имущество или право, </w:t>
      </w:r>
      <w:proofErr w:type="spellStart"/>
      <w:r w:rsidRPr="003A13A8">
        <w:rPr>
          <w:rFonts w:cs="Times New Roman"/>
          <w:szCs w:val="24"/>
          <w:lang w:val="bg-BG"/>
        </w:rPr>
        <w:t>оценимо</w:t>
      </w:r>
      <w:proofErr w:type="spellEnd"/>
      <w:r w:rsidRPr="003A13A8">
        <w:rPr>
          <w:rFonts w:cs="Times New Roman"/>
          <w:szCs w:val="24"/>
          <w:lang w:val="bg-BG"/>
        </w:rPr>
        <w:t xml:space="preserve"> в пари;</w:t>
      </w:r>
    </w:p>
    <w:p w14:paraId="08BF8A4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w:t>
      </w:r>
      <w:proofErr w:type="spellStart"/>
      <w:r w:rsidRPr="003A13A8">
        <w:rPr>
          <w:rFonts w:cs="Times New Roman"/>
          <w:szCs w:val="24"/>
          <w:lang w:val="bg-BG"/>
        </w:rPr>
        <w:t>приемо-предавателни</w:t>
      </w:r>
      <w:proofErr w:type="spellEnd"/>
      <w:r w:rsidRPr="003A13A8">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a9"/>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a9"/>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a9"/>
        <w:tabs>
          <w:tab w:val="center" w:pos="0"/>
        </w:tabs>
        <w:ind w:firstLine="720"/>
        <w:rPr>
          <w:rFonts w:cs="Times New Roman"/>
          <w:szCs w:val="24"/>
          <w:lang w:val="bg-BG"/>
        </w:rPr>
      </w:pPr>
    </w:p>
    <w:p w14:paraId="151973C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u w:val="single"/>
          <w:lang w:val="bg-BG"/>
        </w:rPr>
        <w:lastRenderedPageBreak/>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a9"/>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w:t>
      </w:r>
      <w:proofErr w:type="spellStart"/>
      <w:r w:rsidRPr="003A13A8">
        <w:rPr>
          <w:snapToGrid w:val="0"/>
        </w:rPr>
        <w:t>за</w:t>
      </w:r>
      <w:proofErr w:type="spellEnd"/>
      <w:r w:rsidRPr="003A13A8">
        <w:rPr>
          <w:snapToGrid w:val="0"/>
        </w:rPr>
        <w:t xml:space="preserve">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a9"/>
        <w:tabs>
          <w:tab w:val="center" w:pos="0"/>
        </w:tabs>
        <w:ind w:firstLine="709"/>
        <w:rPr>
          <w:rFonts w:cs="Times New Roman"/>
          <w:szCs w:val="24"/>
          <w:lang w:val="bg-BG"/>
        </w:rPr>
      </w:pPr>
    </w:p>
    <w:p w14:paraId="2BEF2FEE" w14:textId="77777777" w:rsidR="000A2D4E" w:rsidRPr="003A13A8" w:rsidRDefault="000A2D4E" w:rsidP="000A2D4E">
      <w:pPr>
        <w:pStyle w:val="a9"/>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a9"/>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a9"/>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8" w:name="to_paragraph_id3791046"/>
      <w:bookmarkStart w:id="9" w:name="to_paragraph_id24389973"/>
      <w:bookmarkEnd w:id="8"/>
      <w:bookmarkEnd w:id="9"/>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4A7C7" w14:textId="77777777" w:rsidR="004F2217" w:rsidRDefault="004F2217" w:rsidP="000A2D4E">
      <w:r>
        <w:separator/>
      </w:r>
    </w:p>
  </w:endnote>
  <w:endnote w:type="continuationSeparator" w:id="0">
    <w:p w14:paraId="1C97C432" w14:textId="77777777" w:rsidR="004F2217" w:rsidRDefault="004F221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9A25D3E" w:rsidR="00034DE4" w:rsidRDefault="00034DE4">
    <w:pPr>
      <w:pStyle w:val="af"/>
      <w:jc w:val="right"/>
    </w:pPr>
    <w:r>
      <w:fldChar w:fldCharType="begin"/>
    </w:r>
    <w:r>
      <w:instrText xml:space="preserve"> PAGE   \* MERGEFORMAT </w:instrText>
    </w:r>
    <w:r>
      <w:fldChar w:fldCharType="separate"/>
    </w:r>
    <w:r w:rsidR="00775672">
      <w:rPr>
        <w:noProof/>
      </w:rPr>
      <w:t>5</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3C22D" w14:textId="77777777" w:rsidR="004F2217" w:rsidRDefault="004F2217" w:rsidP="000A2D4E">
      <w:r>
        <w:separator/>
      </w:r>
    </w:p>
  </w:footnote>
  <w:footnote w:type="continuationSeparator" w:id="0">
    <w:p w14:paraId="6E7A4398" w14:textId="77777777" w:rsidR="004F2217" w:rsidRDefault="004F2217" w:rsidP="000A2D4E">
      <w:r>
        <w:continuationSeparator/>
      </w:r>
    </w:p>
  </w:footnote>
  <w:footnote w:id="1">
    <w:p w14:paraId="127E4A0D" w14:textId="77777777" w:rsidR="00034DE4" w:rsidRPr="00D60D90" w:rsidRDefault="00034DE4"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06D5"/>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4F2217"/>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75672"/>
    <w:rsid w:val="007A333B"/>
    <w:rsid w:val="007A7A0A"/>
    <w:rsid w:val="007D097C"/>
    <w:rsid w:val="007D4FCD"/>
    <w:rsid w:val="007F3341"/>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66333"/>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52938"/>
    <w:rsid w:val="00C52F8D"/>
    <w:rsid w:val="00C64697"/>
    <w:rsid w:val="00C76BE0"/>
    <w:rsid w:val="00C8059A"/>
    <w:rsid w:val="00CA4E55"/>
    <w:rsid w:val="00CC3BEC"/>
    <w:rsid w:val="00CC7B4B"/>
    <w:rsid w:val="00CD1D93"/>
    <w:rsid w:val="00CD4521"/>
    <w:rsid w:val="00CD69A8"/>
    <w:rsid w:val="00CE454B"/>
    <w:rsid w:val="00CF7295"/>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BC98-D3B3-4FBC-9196-3D9C11A7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9640</Words>
  <Characters>54953</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4</cp:revision>
  <cp:lastPrinted>2018-10-03T08:45:00Z</cp:lastPrinted>
  <dcterms:created xsi:type="dcterms:W3CDTF">2022-01-06T12:58:00Z</dcterms:created>
  <dcterms:modified xsi:type="dcterms:W3CDTF">2022-01-06T13:06:00Z</dcterms:modified>
</cp:coreProperties>
</file>